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56F06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EE4556F" w14:textId="77777777" w:rsidR="00156F06" w:rsidRDefault="003F4B65" w:rsidP="00156F06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C</w:t>
      </w:r>
      <w:r w:rsidR="00156F06">
        <w:rPr>
          <w:rFonts w:ascii="Arial" w:hAnsi="Arial" w:cs="Arial"/>
          <w:b/>
          <w:sz w:val="20"/>
        </w:rPr>
        <w:t xml:space="preserve"> - </w:t>
      </w:r>
      <w:r w:rsidR="00156F06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FE46362" w14:textId="768E5451" w:rsidR="003F4B65" w:rsidRDefault="003F4B65" w:rsidP="003F4B65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</w:p>
    <w:p w14:paraId="4D45A65B" w14:textId="040BBF83" w:rsidR="00156F06" w:rsidRDefault="00156F06" w:rsidP="003F4B65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</w:p>
    <w:p w14:paraId="2F2E4346" w14:textId="50CB288D" w:rsidR="00156F06" w:rsidRDefault="00156F06" w:rsidP="00156F0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CDF7979" w14:textId="77777777" w:rsidR="00156F06" w:rsidRDefault="00156F06" w:rsidP="00156F06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1515"/>
        <w:gridCol w:w="1605"/>
        <w:gridCol w:w="1541"/>
        <w:gridCol w:w="1020"/>
        <w:gridCol w:w="1844"/>
      </w:tblGrid>
      <w:tr w:rsidR="00703492" w:rsidRPr="0071228E" w14:paraId="2A5E22A3" w14:textId="77777777" w:rsidTr="00B247B9">
        <w:trPr>
          <w:trHeight w:val="861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D059256" w:rsidR="00703492" w:rsidRPr="0071228E" w:rsidRDefault="00156F0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56F06" w:rsidRPr="0071228E" w14:paraId="08625D08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1025F56E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4D6FD63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6811AAA5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CDFC2F2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1B4AC5D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16C36F5F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22955E4D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75F8CE9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62945006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12D29C73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6ECEDF14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34299C35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CD5D87B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0219B6A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1150E77F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2EF7DB0E" w14:textId="77777777" w:rsidTr="00673471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4FF8120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67CDB5E5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2E4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2E4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56F06" w:rsidRPr="0071228E" w14:paraId="29400D5C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0D2B374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3D86FCF8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72DA0E3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16C1015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7C4378">
              <w:rPr>
                <w:rFonts w:ascii="Arial" w:hAnsi="Arial" w:cs="Arial"/>
                <w:noProof w:val="0"/>
                <w:color w:val="000000"/>
                <w:sz w:val="20"/>
              </w:rPr>
              <w:t>490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7EA37BB3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1D50B697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60CD786A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3279E1E3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4591540C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56C07EDF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E3B68DB" w:rsidR="00156F06" w:rsidRPr="00B247B9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156F06" w:rsidRPr="0061014F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73522C85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56F06" w:rsidRPr="0071228E" w14:paraId="05D2E4C4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39F71F10" w:rsidR="00156F06" w:rsidRPr="00703492" w:rsidRDefault="00156F06" w:rsidP="00156F0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3E2FC108" w:rsidR="00156F06" w:rsidRPr="00703492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156F06" w:rsidRPr="0071228E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3282D431" w:rsidR="00156F06" w:rsidRPr="00FC574A" w:rsidRDefault="00156F06" w:rsidP="00156F0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14B5" w:rsidRPr="0071228E" w14:paraId="137D9AA5" w14:textId="77777777" w:rsidTr="006464D6">
        <w:trPr>
          <w:trHeight w:val="288"/>
          <w:ins w:id="0" w:author="Kotolanová, Nicola" w:date="2022-12-12T14:05:00Z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E1E034" w14:textId="0CEC5AA8" w:rsidR="00CB7E66" w:rsidRPr="00CB7E66" w:rsidRDefault="00CB7E66" w:rsidP="00CB7E66">
            <w:pPr>
              <w:pStyle w:val="Normlnweb"/>
              <w:rPr>
                <w:ins w:id="1" w:author="Kotolanová, Nicola" w:date="2022-12-12T14:05:00Z"/>
                <w:rPrChange w:id="2" w:author="Kotolanová, Nicola" w:date="2022-12-12T14:05:00Z">
                  <w:rPr>
                    <w:ins w:id="3" w:author="Kotolanová, Nicola" w:date="2022-12-12T14:05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4" w:author="Kotolanová, Nicola" w:date="2022-12-12T14:05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4:05:00Z">
              <w:r>
                <w:t>Emisní norma platná v době dodání vozidla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62FF08" w14:textId="3AE996B2" w:rsidR="00CB7E66" w:rsidRPr="00F214B5" w:rsidRDefault="00F214B5" w:rsidP="00F214B5">
            <w:pPr>
              <w:pStyle w:val="Normlnweb"/>
              <w:rPr>
                <w:ins w:id="6" w:author="Kotolanová, Nicola" w:date="2022-12-12T14:05:00Z"/>
                <w:rPrChange w:id="7" w:author="Kotolanová, Nicola" w:date="2022-12-12T14:06:00Z">
                  <w:rPr>
                    <w:ins w:id="8" w:author="Kotolanová, Nicola" w:date="2022-12-12T14:05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9" w:author="Kotolanová, Nicola" w:date="2022-12-12T14:06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4:06:00Z">
              <w:r>
                <w:t>min. EURO 6</w:t>
              </w:r>
            </w:ins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ED56F" w14:textId="69DB5CDF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4:05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4:05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EE328" w14:textId="1F86C802" w:rsidR="00CB7E66" w:rsidRPr="0053403F" w:rsidRDefault="00CB7E66" w:rsidP="00CB7E66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4:0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4:05:00Z">
              <w:r w:rsidRPr="005660E6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5660E6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5660E6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F214B5" w:rsidRPr="0071228E" w14:paraId="7BA64974" w14:textId="77777777" w:rsidTr="006464D6">
        <w:trPr>
          <w:trHeight w:val="288"/>
          <w:ins w:id="15" w:author="Kotolanová, Nicola" w:date="2022-12-12T14:05:00Z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576E5D2" w14:textId="175A1D84" w:rsidR="00CB7E66" w:rsidRPr="00703492" w:rsidRDefault="00F214B5" w:rsidP="00CB7E66">
            <w:pPr>
              <w:shd w:val="clear" w:color="auto" w:fill="FFFFFF" w:themeFill="background1"/>
              <w:spacing w:after="0"/>
              <w:rPr>
                <w:ins w:id="16" w:author="Kotolanová, Nicola" w:date="2022-12-12T14:05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17" w:author="Kotolanová, Nicola" w:date="2022-12-12T14:0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5B6DC6" w14:textId="070559B9" w:rsidR="00CB7E66" w:rsidRPr="00703492" w:rsidRDefault="00F214B5" w:rsidP="00CB7E66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4:05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19" w:author="Kotolanová, Nicola" w:date="2022-12-12T14:0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F1F84" w14:textId="50432869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05:00Z"/>
                <w:rFonts w:ascii="Arial" w:hAnsi="Arial" w:cs="Arial"/>
                <w:noProof w:val="0"/>
                <w:color w:val="000000"/>
                <w:sz w:val="20"/>
              </w:rPr>
            </w:pPr>
            <w:ins w:id="21" w:author="Kotolanová, Nicola" w:date="2022-12-12T14:05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8FBF2" w14:textId="3B723763" w:rsidR="00CB7E66" w:rsidRPr="0053403F" w:rsidRDefault="00CB7E66" w:rsidP="00CB7E66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4:0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4:05:00Z">
              <w:r w:rsidRPr="005660E6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5660E6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5660E6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CB7E66" w:rsidRPr="0071228E" w14:paraId="339AB7F7" w14:textId="77777777" w:rsidTr="006464D6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013289A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403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46173668" w14:textId="77777777" w:rsidTr="00B247B9">
        <w:trPr>
          <w:trHeight w:val="288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380A116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79AD7160" w14:textId="77777777" w:rsidTr="00B247B9">
        <w:trPr>
          <w:trHeight w:val="288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05C0C9BA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SUV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3EEBF9C0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7F4A80B9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200DC8A9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24CB069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36318C1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m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4BD7BAA2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349ECFE4" w14:textId="77777777" w:rsidTr="00CD4A53">
        <w:trPr>
          <w:trHeight w:val="529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2E1FBE61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742EE05D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239D019C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2D10E1B6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DBBEA" w14:textId="12D76DCD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1D420BF7" w14:textId="77777777" w:rsidTr="00CD4A53">
        <w:trPr>
          <w:trHeight w:val="288"/>
        </w:trPr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CB7E66" w:rsidRPr="00703492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CB7E66" w:rsidRPr="00703492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CB7E66" w:rsidRPr="00703492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6D9C0DCA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660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0DB2EC2" w14:textId="77777777" w:rsidTr="00B247B9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051FCC9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CB7E66" w:rsidRPr="0071228E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CB7E66" w:rsidRPr="0071228E" w14:paraId="6BBA5012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08F3DA44" w:rsidR="00CB7E66" w:rsidRPr="00682918" w:rsidRDefault="00CB7E66" w:rsidP="00CB7E66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6F878D89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630E63B6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461C7790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Elektricky ovládaní oken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6DFCE6A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D34F8D6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23A9E6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C5DC533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37D30FCD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6C39CD8B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Boční a zadní okna tónovaná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2959A36A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6BE1053D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008F4A68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Boční airbagy vpředu a hlavové airbagy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78CAD22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6972D9BE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162B621A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Centrální zamykání s dálkovým ovládáním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8E6509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0A0ED058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195F4492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8794F3D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1F478E51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16062D6D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ESC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1C280BFF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6CEFBC18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7413C6DD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6C2C4B95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AB4D11A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3A939F2A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4C7036EB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2C09B97B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0BC794CC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Parkovací senzory vzadu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573ABFE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F41D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7023676D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02A3FDFA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346DBB21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215A2A76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7A4C231A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Rozšířená prediktivní ochrana chodců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484F596D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1D11CDF2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4F6E15F9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Střešní nosič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podélný (hagus)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0D7F79AC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29F9E1A3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42C9102B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Datové USB – 2x USB „C“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967723B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6E01FBAF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1420C594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1950A1BA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37222B6" w14:textId="77777777" w:rsidTr="00B247B9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223059B6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Full LED přední světlomety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04C3B9CC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47F288CA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2E0C32FD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Mlhové přední světlomety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27F659B6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4F7A853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587DAC90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Rezervní kolo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13BF1558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4D960B24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1CF0B610" w:rsidR="00CB7E66" w:rsidRPr="00B247B9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El. Sklápění a automatické stmívání pro vnější zrcátka – automatické stmívání pouze u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01AA517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06A59A39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4D4DD556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čelní sklo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76831EA7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B7E66" w:rsidRPr="0071228E" w14:paraId="5C7CE3DF" w14:textId="77777777" w:rsidTr="00B247B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11D7B07E" w:rsidR="00CB7E66" w:rsidRPr="0071228E" w:rsidRDefault="00CB7E66" w:rsidP="00CB7E6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47B9">
              <w:rPr>
                <w:rFonts w:ascii="Arial" w:hAnsi="Arial" w:cs="Arial"/>
                <w:noProof w:val="0"/>
                <w:color w:val="000000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7F56473" w:rsidR="00CB7E66" w:rsidRPr="00FC574A" w:rsidRDefault="00CB7E66" w:rsidP="00CB7E6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723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4AD9" w14:textId="77777777" w:rsidR="00356361" w:rsidRDefault="00356361">
      <w:pPr>
        <w:spacing w:after="0"/>
      </w:pPr>
      <w:r>
        <w:separator/>
      </w:r>
    </w:p>
  </w:endnote>
  <w:endnote w:type="continuationSeparator" w:id="0">
    <w:p w14:paraId="54D55EF0" w14:textId="77777777" w:rsidR="00356361" w:rsidRDefault="003563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BF88" w14:textId="77777777" w:rsidR="00356361" w:rsidRDefault="00356361">
      <w:pPr>
        <w:spacing w:after="0"/>
      </w:pPr>
      <w:r>
        <w:separator/>
      </w:r>
    </w:p>
  </w:footnote>
  <w:footnote w:type="continuationSeparator" w:id="0">
    <w:p w14:paraId="1FF6BE58" w14:textId="77777777" w:rsidR="00356361" w:rsidRDefault="003563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F214B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214B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214B5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214B5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214B5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formatting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120C7E"/>
    <w:rsid w:val="00156F06"/>
    <w:rsid w:val="00356361"/>
    <w:rsid w:val="00356CAF"/>
    <w:rsid w:val="003A4B7C"/>
    <w:rsid w:val="003F4B65"/>
    <w:rsid w:val="00530658"/>
    <w:rsid w:val="00682918"/>
    <w:rsid w:val="00703492"/>
    <w:rsid w:val="007A4C88"/>
    <w:rsid w:val="007C4378"/>
    <w:rsid w:val="007D0481"/>
    <w:rsid w:val="008779FE"/>
    <w:rsid w:val="008D155F"/>
    <w:rsid w:val="009E3157"/>
    <w:rsid w:val="00A41928"/>
    <w:rsid w:val="00B115F9"/>
    <w:rsid w:val="00B247B9"/>
    <w:rsid w:val="00B45C86"/>
    <w:rsid w:val="00BF7A48"/>
    <w:rsid w:val="00CB7E66"/>
    <w:rsid w:val="00D21D92"/>
    <w:rsid w:val="00D5441F"/>
    <w:rsid w:val="00D65E00"/>
    <w:rsid w:val="00E06737"/>
    <w:rsid w:val="00F214B5"/>
    <w:rsid w:val="00F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7D0481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B7E66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21</cp:revision>
  <dcterms:created xsi:type="dcterms:W3CDTF">2021-11-26T07:27:00Z</dcterms:created>
  <dcterms:modified xsi:type="dcterms:W3CDTF">2022-12-12T13:06:00Z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2022-11-14T09:09:20Z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ea834a47-1d0e-47c4-86c4-227332331ef7</vt:lpwstr>
  </property>
  <property fmtid="{D5CDD505-2E9C-101B-9397-08002B2CF9AE}" pid="8" name="MSIP_Label_42f063bf-ce3a-473c-8609-3866002c85b0_ContentBits">
    <vt:lpwstr>0</vt:lpwstr>
  </property>
</Properties>
</file>